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11CCC810"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Start w:id="4" w:name="Number"/>
      <w:r w:rsidR="005F009C" w:rsidRPr="00487A5C">
        <w:rPr>
          <w:rStyle w:val="Strong"/>
          <w:b/>
          <w:bCs w:val="0"/>
          <w:sz w:val="24"/>
          <w:szCs w:val="24"/>
        </w:rPr>
        <w:t>RF</w:t>
      </w:r>
      <w:r w:rsidR="003F630F" w:rsidRPr="00487A5C">
        <w:rPr>
          <w:rStyle w:val="Strong"/>
          <w:b/>
          <w:bCs w:val="0"/>
          <w:sz w:val="24"/>
          <w:szCs w:val="24"/>
        </w:rPr>
        <w:t>P</w:t>
      </w:r>
      <w:r w:rsidR="00A02237" w:rsidRPr="00487A5C">
        <w:rPr>
          <w:rStyle w:val="Strong"/>
          <w:b/>
          <w:bCs w:val="0"/>
          <w:sz w:val="24"/>
          <w:szCs w:val="24"/>
        </w:rPr>
        <w:t>-</w:t>
      </w:r>
      <w:r w:rsidR="00B00778" w:rsidRPr="00487A5C">
        <w:rPr>
          <w:rStyle w:val="Strong"/>
          <w:b/>
          <w:bCs w:val="0"/>
          <w:sz w:val="24"/>
          <w:szCs w:val="24"/>
        </w:rPr>
        <w:t>MXXX</w:t>
      </w:r>
      <w:r w:rsidR="00D7229C" w:rsidRPr="00487A5C">
        <w:rPr>
          <w:rStyle w:val="Strong"/>
          <w:b/>
          <w:bCs w:val="0"/>
          <w:sz w:val="24"/>
          <w:szCs w:val="24"/>
        </w:rPr>
        <w:t>-</w:t>
      </w:r>
      <w:r w:rsidR="00E13925" w:rsidRPr="00487A5C">
        <w:rPr>
          <w:rStyle w:val="Strong"/>
          <w:b/>
          <w:bCs w:val="0"/>
          <w:sz w:val="24"/>
          <w:szCs w:val="24"/>
        </w:rPr>
        <w:t>2020</w:t>
      </w:r>
      <w:r w:rsidR="007C0D3A" w:rsidRPr="00487A5C">
        <w:rPr>
          <w:rStyle w:val="Strong"/>
          <w:b/>
          <w:bCs w:val="0"/>
          <w:sz w:val="24"/>
          <w:szCs w:val="24"/>
        </w:rPr>
        <w:t>-</w:t>
      </w:r>
      <w:bookmarkEnd w:id="1"/>
      <w:r w:rsidR="006C0D02" w:rsidRPr="00487A5C">
        <w:rPr>
          <w:rStyle w:val="Strong"/>
          <w:b/>
          <w:bCs w:val="0"/>
          <w:sz w:val="24"/>
          <w:szCs w:val="24"/>
        </w:rPr>
        <w:t>0</w:t>
      </w:r>
      <w:r w:rsidR="00B00778" w:rsidRPr="00487A5C">
        <w:rPr>
          <w:rStyle w:val="Strong"/>
          <w:b/>
          <w:bCs w:val="0"/>
          <w:sz w:val="24"/>
          <w:szCs w:val="24"/>
        </w:rPr>
        <w:t>00</w:t>
      </w:r>
      <w:bookmarkEnd w:id="2"/>
      <w:bookmarkEnd w:id="3"/>
      <w:bookmarkEnd w:id="4"/>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5"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5"/>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6"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487A5C">
        <w:rPr>
          <w:rFonts w:ascii="Calibri" w:hAnsi="Calibri" w:cs="Calibri"/>
          <w:lang w:val="en-GB"/>
        </w:rPr>
        <w:t>Evaluation</w:t>
      </w:r>
      <w:bookmarkEnd w:id="7"/>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8" w:name="Technical"/>
      <w:r w:rsidRPr="00C02E42">
        <w:rPr>
          <w:rFonts w:ascii="Calibri" w:hAnsi="Calibri" w:cs="Calibri"/>
          <w:lang w:val="en-GB"/>
        </w:rPr>
        <w:t>70 %</w:t>
      </w:r>
      <w:bookmarkEnd w:id="8"/>
      <w:r w:rsidRPr="00C02E42">
        <w:rPr>
          <w:rFonts w:ascii="Calibri" w:hAnsi="Calibri" w:cs="Calibri"/>
          <w:lang w:val="en-GB"/>
        </w:rPr>
        <w:t xml:space="preserve"> of the score received in the technical evaluation will be added to the obtained financial score, which is maximum </w:t>
      </w:r>
      <w:bookmarkStart w:id="9" w:name="Financial"/>
      <w:r w:rsidRPr="00C02E42">
        <w:rPr>
          <w:rFonts w:ascii="Calibri" w:hAnsi="Calibri" w:cs="Calibri"/>
          <w:lang w:val="en-GB"/>
        </w:rPr>
        <w:t>30 points</w:t>
      </w:r>
      <w:bookmarkEnd w:id="9"/>
      <w:r w:rsidRPr="00487A5C">
        <w:rPr>
          <w:rFonts w:ascii="Calibri" w:hAnsi="Calibri" w:cs="Calibri"/>
          <w:lang w:val="en-GB"/>
        </w:rPr>
        <w:t>, and calculated as described below.</w:t>
      </w:r>
    </w:p>
    <w:p w14:paraId="675542BD" w14:textId="77777777" w:rsidR="00C02E42" w:rsidRDefault="00C02E42" w:rsidP="00B52A14">
      <w:pPr>
        <w:spacing w:before="120"/>
        <w:jc w:val="both"/>
        <w:rPr>
          <w:b/>
          <w:i/>
          <w:color w:val="FF0000"/>
          <w:lang w:val="en-GB"/>
        </w:rPr>
      </w:pPr>
    </w:p>
    <w:p w14:paraId="71143A99" w14:textId="3C8577E4"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5282"/>
        <w:gridCol w:w="1360"/>
      </w:tblGrid>
      <w:tr w:rsidR="006E17EC" w:rsidRPr="00487A5C" w14:paraId="63269C81" w14:textId="77777777" w:rsidTr="000176B3">
        <w:trPr>
          <w:cantSplit/>
          <w:tblHeader/>
        </w:trPr>
        <w:tc>
          <w:tcPr>
            <w:tcW w:w="2515"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282"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0176B3">
        <w:trPr>
          <w:cantSplit/>
          <w:tblHeader/>
        </w:trPr>
        <w:tc>
          <w:tcPr>
            <w:tcW w:w="2515" w:type="dxa"/>
            <w:shd w:val="clear" w:color="auto" w:fill="auto"/>
            <w:vAlign w:val="center"/>
          </w:tcPr>
          <w:p w14:paraId="5B4EEC3C" w14:textId="38551245" w:rsidR="006E17EC" w:rsidRPr="00695C45" w:rsidRDefault="00DE3F38" w:rsidP="006E17EC">
            <w:pPr>
              <w:pStyle w:val="TableContents"/>
              <w:rPr>
                <w:rFonts w:asciiTheme="minorHAnsi" w:hAnsiTheme="minorHAnsi"/>
                <w:sz w:val="22"/>
                <w:szCs w:val="22"/>
                <w:lang w:eastAsia="en-US"/>
              </w:rPr>
            </w:pPr>
            <w:r w:rsidRPr="00695C45">
              <w:rPr>
                <w:rFonts w:asciiTheme="minorHAnsi" w:hAnsiTheme="minorHAnsi"/>
                <w:sz w:val="22"/>
                <w:szCs w:val="22"/>
                <w:lang w:eastAsia="en-US"/>
              </w:rPr>
              <w:t xml:space="preserve">Firm/consortium’s experience and reputation </w:t>
            </w:r>
            <w:r w:rsidR="00B52A14" w:rsidRPr="00695C45">
              <w:rPr>
                <w:rFonts w:asciiTheme="minorHAnsi" w:hAnsiTheme="minorHAnsi"/>
                <w:sz w:val="22"/>
                <w:szCs w:val="22"/>
                <w:lang w:eastAsia="en-US"/>
              </w:rPr>
              <w:t>with</w:t>
            </w:r>
            <w:r w:rsidRPr="00695C45">
              <w:rPr>
                <w:rFonts w:asciiTheme="minorHAnsi" w:hAnsiTheme="minorHAnsi"/>
                <w:sz w:val="22"/>
                <w:szCs w:val="22"/>
                <w:lang w:eastAsia="en-US"/>
              </w:rPr>
              <w:t xml:space="preserve"> similar </w:t>
            </w:r>
            <w:r w:rsidR="00AD3DBB" w:rsidRPr="00695C45">
              <w:rPr>
                <w:rFonts w:asciiTheme="minorHAnsi" w:hAnsiTheme="minorHAnsi"/>
                <w:sz w:val="22"/>
                <w:szCs w:val="22"/>
                <w:lang w:eastAsia="en-US"/>
              </w:rPr>
              <w:t xml:space="preserve">supply of </w:t>
            </w:r>
            <w:r w:rsidR="002340EA" w:rsidRPr="00695C45">
              <w:rPr>
                <w:rFonts w:asciiTheme="minorHAnsi" w:hAnsiTheme="minorHAnsi"/>
                <w:sz w:val="22"/>
                <w:szCs w:val="22"/>
                <w:lang w:eastAsia="en-US"/>
              </w:rPr>
              <w:t>Works</w:t>
            </w:r>
          </w:p>
        </w:tc>
        <w:tc>
          <w:tcPr>
            <w:tcW w:w="5282" w:type="dxa"/>
            <w:shd w:val="clear" w:color="auto" w:fill="auto"/>
          </w:tcPr>
          <w:p w14:paraId="3ADDF29E" w14:textId="41BA09DC" w:rsidR="006E17EC" w:rsidRPr="00695C45" w:rsidRDefault="00695C45" w:rsidP="00695C45">
            <w:pPr>
              <w:pStyle w:val="TableContents"/>
              <w:rPr>
                <w:rFonts w:asciiTheme="minorHAnsi" w:hAnsiTheme="minorHAnsi"/>
                <w:sz w:val="22"/>
                <w:szCs w:val="22"/>
              </w:rPr>
            </w:pPr>
            <w:r>
              <w:rPr>
                <w:rFonts w:asciiTheme="minorHAnsi" w:hAnsiTheme="minorHAnsi"/>
                <w:sz w:val="22"/>
                <w:szCs w:val="22"/>
              </w:rPr>
              <w:t>At least 3 construction references.</w:t>
            </w:r>
          </w:p>
        </w:tc>
        <w:tc>
          <w:tcPr>
            <w:tcW w:w="1360" w:type="dxa"/>
            <w:shd w:val="clear" w:color="auto" w:fill="auto"/>
            <w:vAlign w:val="center"/>
          </w:tcPr>
          <w:p w14:paraId="6FB170A3" w14:textId="1568A55D" w:rsidR="006E17EC" w:rsidRPr="00695C45" w:rsidRDefault="00695C4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15</w:t>
            </w:r>
          </w:p>
        </w:tc>
      </w:tr>
      <w:tr w:rsidR="006E17EC" w:rsidRPr="00487A5C" w14:paraId="613F68D6" w14:textId="77777777" w:rsidTr="000176B3">
        <w:trPr>
          <w:cantSplit/>
          <w:tblHeader/>
        </w:trPr>
        <w:tc>
          <w:tcPr>
            <w:tcW w:w="2515" w:type="dxa"/>
            <w:shd w:val="clear" w:color="auto" w:fill="auto"/>
            <w:vAlign w:val="center"/>
          </w:tcPr>
          <w:p w14:paraId="44102FCB" w14:textId="19DEBEED" w:rsidR="006E17EC" w:rsidRPr="00695C45" w:rsidRDefault="00AD3DBB" w:rsidP="006E17EC">
            <w:pPr>
              <w:pStyle w:val="TableContents"/>
              <w:rPr>
                <w:rFonts w:asciiTheme="minorHAnsi" w:hAnsiTheme="minorHAnsi"/>
                <w:sz w:val="22"/>
                <w:szCs w:val="22"/>
                <w:lang w:eastAsia="en-US"/>
              </w:rPr>
            </w:pPr>
            <w:r w:rsidRPr="00695C45">
              <w:rPr>
                <w:rFonts w:asciiTheme="minorHAnsi" w:hAnsiTheme="minorHAnsi"/>
                <w:sz w:val="22"/>
                <w:szCs w:val="22"/>
                <w:lang w:eastAsia="en-US"/>
              </w:rPr>
              <w:t>Delivery time</w:t>
            </w:r>
          </w:p>
        </w:tc>
        <w:tc>
          <w:tcPr>
            <w:tcW w:w="5282" w:type="dxa"/>
            <w:shd w:val="clear" w:color="auto" w:fill="auto"/>
          </w:tcPr>
          <w:p w14:paraId="4BA71FA2" w14:textId="0F08F909" w:rsidR="006E17EC" w:rsidRPr="00695C45" w:rsidRDefault="00695C45" w:rsidP="000D2211">
            <w:pPr>
              <w:pStyle w:val="TableContents"/>
              <w:rPr>
                <w:rFonts w:asciiTheme="minorHAnsi" w:hAnsiTheme="minorHAnsi"/>
                <w:sz w:val="22"/>
                <w:szCs w:val="22"/>
              </w:rPr>
            </w:pPr>
            <w:r>
              <w:rPr>
                <w:rFonts w:asciiTheme="minorHAnsi" w:hAnsiTheme="minorHAnsi"/>
                <w:sz w:val="22"/>
                <w:szCs w:val="22"/>
              </w:rPr>
              <w:t xml:space="preserve">The construction period should not exceed 2 months. </w:t>
            </w:r>
          </w:p>
        </w:tc>
        <w:tc>
          <w:tcPr>
            <w:tcW w:w="1360" w:type="dxa"/>
            <w:shd w:val="clear" w:color="auto" w:fill="auto"/>
            <w:vAlign w:val="center"/>
          </w:tcPr>
          <w:p w14:paraId="657554B4" w14:textId="5A594230" w:rsidR="006E17EC" w:rsidRPr="00695C45" w:rsidRDefault="00695C4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0D2211">
              <w:rPr>
                <w:rFonts w:asciiTheme="minorHAnsi" w:hAnsiTheme="minorHAnsi"/>
                <w:sz w:val="22"/>
                <w:szCs w:val="22"/>
                <w:lang w:eastAsia="en-US"/>
              </w:rPr>
              <w:t>5</w:t>
            </w:r>
          </w:p>
        </w:tc>
      </w:tr>
      <w:tr w:rsidR="006E17EC" w:rsidRPr="00487A5C" w14:paraId="7395E14D" w14:textId="77777777" w:rsidTr="000176B3">
        <w:trPr>
          <w:cantSplit/>
          <w:tblHeader/>
        </w:trPr>
        <w:tc>
          <w:tcPr>
            <w:tcW w:w="2515" w:type="dxa"/>
            <w:shd w:val="clear" w:color="auto" w:fill="auto"/>
            <w:vAlign w:val="center"/>
          </w:tcPr>
          <w:p w14:paraId="58A5C5B6" w14:textId="404C6778" w:rsidR="000D2211" w:rsidRPr="00695C45" w:rsidRDefault="00695C45" w:rsidP="006E17EC">
            <w:pPr>
              <w:pStyle w:val="TableContents"/>
              <w:rPr>
                <w:rFonts w:asciiTheme="minorHAnsi" w:hAnsiTheme="minorHAnsi"/>
                <w:sz w:val="22"/>
                <w:szCs w:val="22"/>
                <w:lang w:eastAsia="en-US"/>
              </w:rPr>
            </w:pPr>
            <w:r>
              <w:rPr>
                <w:rFonts w:asciiTheme="minorHAnsi" w:hAnsiTheme="minorHAnsi"/>
                <w:sz w:val="22"/>
                <w:szCs w:val="22"/>
                <w:lang w:eastAsia="en-US"/>
              </w:rPr>
              <w:t>Detail workplan</w:t>
            </w:r>
            <w:r w:rsidR="000D2211">
              <w:rPr>
                <w:rFonts w:asciiTheme="minorHAnsi" w:hAnsiTheme="minorHAnsi"/>
                <w:sz w:val="22"/>
                <w:szCs w:val="22"/>
                <w:lang w:eastAsia="en-US"/>
              </w:rPr>
              <w:t>/Methodology</w:t>
            </w:r>
          </w:p>
        </w:tc>
        <w:tc>
          <w:tcPr>
            <w:tcW w:w="5282" w:type="dxa"/>
            <w:shd w:val="clear" w:color="auto" w:fill="auto"/>
          </w:tcPr>
          <w:p w14:paraId="23A8F695" w14:textId="6BBE921E" w:rsidR="006E17EC" w:rsidRPr="00695C45" w:rsidRDefault="00D622F2" w:rsidP="000D2211">
            <w:pPr>
              <w:pStyle w:val="TableContents"/>
              <w:rPr>
                <w:rFonts w:asciiTheme="minorHAnsi" w:hAnsiTheme="minorHAnsi"/>
                <w:sz w:val="22"/>
                <w:szCs w:val="22"/>
              </w:rPr>
            </w:pPr>
            <w:r>
              <w:rPr>
                <w:rFonts w:asciiTheme="minorHAnsi" w:hAnsiTheme="minorHAnsi"/>
                <w:sz w:val="22"/>
                <w:szCs w:val="22"/>
              </w:rPr>
              <w:t>Details on how to execute the activity and procure materials.</w:t>
            </w:r>
          </w:p>
        </w:tc>
        <w:tc>
          <w:tcPr>
            <w:tcW w:w="1360" w:type="dxa"/>
            <w:shd w:val="clear" w:color="auto" w:fill="auto"/>
            <w:vAlign w:val="center"/>
          </w:tcPr>
          <w:p w14:paraId="240875A4" w14:textId="3E70BFC1" w:rsidR="006E17EC" w:rsidRPr="00695C45" w:rsidRDefault="000D2211"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w:t>
            </w:r>
            <w:r w:rsidR="00483CE4">
              <w:rPr>
                <w:rFonts w:asciiTheme="minorHAnsi" w:hAnsiTheme="minorHAnsi"/>
                <w:sz w:val="22"/>
                <w:szCs w:val="22"/>
                <w:lang w:eastAsia="en-US"/>
              </w:rPr>
              <w:t>5</w:t>
            </w:r>
          </w:p>
        </w:tc>
      </w:tr>
      <w:tr w:rsidR="006E17EC" w:rsidRPr="00487A5C" w14:paraId="59453870" w14:textId="77777777" w:rsidTr="000176B3">
        <w:trPr>
          <w:cantSplit/>
          <w:tblHeader/>
        </w:trPr>
        <w:tc>
          <w:tcPr>
            <w:tcW w:w="2515" w:type="dxa"/>
            <w:shd w:val="clear" w:color="auto" w:fill="auto"/>
            <w:vAlign w:val="center"/>
          </w:tcPr>
          <w:p w14:paraId="57F1472D" w14:textId="2EED9F45" w:rsidR="006E17EC" w:rsidRPr="00695C45" w:rsidRDefault="00695C45"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Team composition</w:t>
            </w:r>
          </w:p>
        </w:tc>
        <w:tc>
          <w:tcPr>
            <w:tcW w:w="5282" w:type="dxa"/>
            <w:shd w:val="clear" w:color="auto" w:fill="auto"/>
          </w:tcPr>
          <w:p w14:paraId="375ED5B7" w14:textId="3D71551A" w:rsidR="006E17EC" w:rsidRPr="00695C45" w:rsidRDefault="00695C45" w:rsidP="00695C45">
            <w:p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Detail team composition with their roles and CV.</w:t>
            </w:r>
          </w:p>
        </w:tc>
        <w:tc>
          <w:tcPr>
            <w:tcW w:w="1360" w:type="dxa"/>
            <w:shd w:val="clear" w:color="auto" w:fill="auto"/>
            <w:vAlign w:val="center"/>
          </w:tcPr>
          <w:p w14:paraId="4C399CE7" w14:textId="11B0C1E3" w:rsidR="006E17EC" w:rsidRPr="00695C45" w:rsidRDefault="00695C45" w:rsidP="00695C45">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0D2211">
              <w:rPr>
                <w:rFonts w:asciiTheme="minorHAnsi" w:hAnsiTheme="minorHAnsi"/>
                <w:sz w:val="22"/>
                <w:szCs w:val="22"/>
                <w:lang w:eastAsia="en-US"/>
              </w:rPr>
              <w:t>5</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1AC789EF"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0D2211">
        <w:rPr>
          <w:rFonts w:ascii="Calibri" w:hAnsi="Calibri" w:cs="Calibri"/>
          <w:lang w:val="en-GB" w:eastAsia="ko-KR"/>
        </w:rPr>
        <w:instrText xml:space="preserve"> \* MERGEFORMAT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0D2211">
        <w:rPr>
          <w:rFonts w:ascii="Calibri" w:hAnsi="Calibri" w:cs="Calibri"/>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6D2F51E3"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351E02">
        <w:rPr>
          <w:rFonts w:ascii="Calibri" w:hAnsi="Calibri"/>
          <w:lang w:val="en-GB"/>
        </w:rPr>
        <w:instrText xml:space="preserve"> \* MERGEFORMAT </w:instrText>
      </w:r>
      <w:r w:rsidR="009B1812" w:rsidRPr="00487A5C">
        <w:rPr>
          <w:rFonts w:ascii="Calibri" w:hAnsi="Calibri"/>
          <w:lang w:val="en-GB"/>
        </w:rPr>
      </w:r>
      <w:r w:rsidR="009B1812" w:rsidRPr="00487A5C">
        <w:rPr>
          <w:rFonts w:ascii="Calibri" w:hAnsi="Calibri"/>
          <w:lang w:val="en-GB"/>
        </w:rPr>
        <w:fldChar w:fldCharType="separate"/>
      </w:r>
      <w:r w:rsidR="009B1812" w:rsidRPr="00351E02">
        <w:rPr>
          <w:rFonts w:ascii="Calibri" w:hAnsi="Calibri" w:cs="Calibri"/>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(ts * tw) + (</w:t>
      </w:r>
      <w:ins w:id="16" w:author="Sven Erik" w:date="2020-08-26T15:47:00Z">
        <w:r w:rsidR="00726DFC">
          <w:rPr>
            <w:rFonts w:ascii="Calibri" w:hAnsi="Calibri"/>
            <w:b/>
            <w:lang w:val="en-GB"/>
          </w:rPr>
          <w:t>(</w:t>
        </w:r>
      </w:ins>
      <w:r w:rsidRPr="00487A5C">
        <w:rPr>
          <w:rFonts w:ascii="Calibri" w:hAnsi="Calibri"/>
          <w:b/>
          <w:lang w:val="en-GB"/>
        </w:rPr>
        <w:t>tc / lc</w:t>
      </w:r>
      <w:ins w:id="17"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ins w:id="20" w:author="Sven Erik" w:date="2020-08-26T15:47:00Z">
        <w:r>
          <w:rPr>
            <w:rFonts w:ascii="Calibri" w:hAnsi="Calibri"/>
            <w:sz w:val="20"/>
            <w:szCs w:val="20"/>
            <w:lang w:val="en-GB"/>
          </w:rPr>
          <w:t>fw = financial weight</w:t>
        </w:r>
      </w:ins>
    </w:p>
    <w:p w14:paraId="445AA41E" w14:textId="28EB0025" w:rsidR="009E0E41" w:rsidRPr="00487A5C" w:rsidRDefault="009E0E41" w:rsidP="009E0E41">
      <w:pPr>
        <w:pStyle w:val="Heading3"/>
        <w:rPr>
          <w:lang w:val="en-GB"/>
        </w:rPr>
      </w:pPr>
      <w:r w:rsidRPr="00487A5C">
        <w:rPr>
          <w:lang w:val="en-GB"/>
        </w:rPr>
        <w:lastRenderedPageBreak/>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736C1" w14:textId="77777777" w:rsidR="00E77110" w:rsidRDefault="00E77110">
      <w:r>
        <w:separator/>
      </w:r>
    </w:p>
  </w:endnote>
  <w:endnote w:type="continuationSeparator" w:id="0">
    <w:p w14:paraId="0E3F7022" w14:textId="77777777" w:rsidR="00E77110" w:rsidRDefault="00E77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B6C26D8" w:rsidR="00D15CF2" w:rsidRDefault="004878F3" w:rsidP="004878F3">
    <w:pPr>
      <w:pStyle w:val="Footer"/>
    </w:pPr>
    <w:r>
      <w:fldChar w:fldCharType="begin"/>
    </w:r>
    <w:r>
      <w:instrText xml:space="preserve"> DATE \@ "yyyy-MM-dd" </w:instrText>
    </w:r>
    <w:r>
      <w:fldChar w:fldCharType="separate"/>
    </w:r>
    <w:r w:rsidR="00483CE4">
      <w:rPr>
        <w:noProof/>
      </w:rPr>
      <w:t>2022-05-16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14578" w14:textId="77777777" w:rsidR="00E77110" w:rsidRDefault="00E77110">
      <w:r>
        <w:separator/>
      </w:r>
    </w:p>
  </w:footnote>
  <w:footnote w:type="continuationSeparator" w:id="0">
    <w:p w14:paraId="7070A8CB" w14:textId="77777777" w:rsidR="00E77110" w:rsidRDefault="00E77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515DAB39"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RFP-MXXX-</w:t>
    </w:r>
    <w:r>
      <w:rPr>
        <w:rStyle w:val="Strong"/>
        <w:rFonts w:asciiTheme="minorHAnsi" w:hAnsiTheme="minorHAnsi" w:cstheme="minorHAnsi"/>
        <w:szCs w:val="24"/>
      </w:rPr>
      <w:t>2020</w:t>
    </w:r>
    <w:r w:rsidRPr="00E13925">
      <w:rPr>
        <w:rStyle w:val="Strong"/>
        <w:rFonts w:asciiTheme="minorHAnsi" w:hAnsiTheme="minorHAnsi" w:cstheme="minorHAnsi"/>
        <w:szCs w:val="24"/>
      </w:rPr>
      <w:t>-000</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5731F82"/>
    <w:multiLevelType w:val="hybridMultilevel"/>
    <w:tmpl w:val="CA1C3AD0"/>
    <w:lvl w:ilvl="0" w:tplc="13388E68">
      <w:numFmt w:val="bullet"/>
      <w:lvlText w:val="-"/>
      <w:lvlJc w:val="left"/>
      <w:pPr>
        <w:ind w:left="360" w:hanging="360"/>
      </w:pPr>
      <w:rPr>
        <w:rFonts w:ascii="Calibri" w:eastAsia="Malgun Gothic"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506671648">
    <w:abstractNumId w:val="2"/>
  </w:num>
  <w:num w:numId="2" w16cid:durableId="1381783564">
    <w:abstractNumId w:val="8"/>
  </w:num>
  <w:num w:numId="3" w16cid:durableId="198666367">
    <w:abstractNumId w:val="7"/>
  </w:num>
  <w:num w:numId="4" w16cid:durableId="1461803650">
    <w:abstractNumId w:val="6"/>
  </w:num>
  <w:num w:numId="5" w16cid:durableId="86315858">
    <w:abstractNumId w:val="0"/>
  </w:num>
  <w:num w:numId="6" w16cid:durableId="1003046644">
    <w:abstractNumId w:val="5"/>
  </w:num>
  <w:num w:numId="7" w16cid:durableId="2011641859">
    <w:abstractNumId w:val="1"/>
  </w:num>
  <w:num w:numId="8" w16cid:durableId="979307235">
    <w:abstractNumId w:val="3"/>
  </w:num>
  <w:num w:numId="9" w16cid:durableId="27295457">
    <w:abstractNumId w:val="4"/>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176B3"/>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2211"/>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770AD"/>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1E02"/>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CE4"/>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C45"/>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2F38"/>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2E42"/>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2F2"/>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77110"/>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FAB905-566F-4E1B-9F70-8D965709F97D}">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22</TotalTime>
  <Pages>4</Pages>
  <Words>746</Words>
  <Characters>4254</Characters>
  <Application>Microsoft Office Word</Application>
  <DocSecurity>0</DocSecurity>
  <Lines>35</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4991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Ruteta Tetabo</cp:lastModifiedBy>
  <cp:revision>9</cp:revision>
  <cp:lastPrinted>2016-10-18T02:57:00Z</cp:lastPrinted>
  <dcterms:created xsi:type="dcterms:W3CDTF">2020-08-26T13:47:00Z</dcterms:created>
  <dcterms:modified xsi:type="dcterms:W3CDTF">2022-05-16T05:04:00Z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